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0C38B3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156902C8" w14:textId="766F0CE2" w:rsidR="0051637A" w:rsidRDefault="000D0A47" w:rsidP="0051637A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 vozidlo</w:t>
      </w:r>
      <w:r w:rsidR="0036625B">
        <w:rPr>
          <w:rFonts w:ascii="Arial" w:hAnsi="Arial" w:cs="Arial"/>
          <w:b/>
          <w:sz w:val="20"/>
        </w:rPr>
        <w:t xml:space="preserve"> </w:t>
      </w:r>
      <w:r w:rsidR="00DE762A">
        <w:rPr>
          <w:rFonts w:ascii="Arial" w:hAnsi="Arial" w:cs="Arial"/>
          <w:b/>
          <w:sz w:val="20"/>
        </w:rPr>
        <w:t xml:space="preserve"> </w:t>
      </w:r>
      <w:r w:rsidR="0051637A">
        <w:rPr>
          <w:rFonts w:ascii="Arial" w:hAnsi="Arial" w:cs="Arial"/>
          <w:b/>
          <w:sz w:val="20"/>
        </w:rPr>
        <w:t xml:space="preserve">- </w:t>
      </w:r>
      <w:r w:rsidR="0051637A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5EC35E" w14:textId="2D8E55A0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48779B1D" w14:textId="77777777" w:rsidR="000C38B3" w:rsidRDefault="000C38B3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76E21F77" w14:textId="77777777" w:rsidR="000C38B3" w:rsidRDefault="000C38B3" w:rsidP="000C38B3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6"/>
        <w:gridCol w:w="1647"/>
        <w:gridCol w:w="1717"/>
        <w:gridCol w:w="1541"/>
        <w:gridCol w:w="1124"/>
        <w:gridCol w:w="1907"/>
      </w:tblGrid>
      <w:tr w:rsidR="00703492" w:rsidRPr="0071228E" w14:paraId="2A5E22A3" w14:textId="77777777" w:rsidTr="002E5856">
        <w:trPr>
          <w:trHeight w:val="861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0A7F50DE" w:rsidR="00703492" w:rsidRPr="0071228E" w:rsidRDefault="00FA7A1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5A5A15" w:rsidRPr="0071228E" w14:paraId="08625D08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5A5A15" w:rsidRPr="0071228E" w:rsidRDefault="005A5A15" w:rsidP="005A5A1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197F9CE" w:rsidR="005A5A15" w:rsidRPr="0071228E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5A5A15" w:rsidRPr="0071228E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646EE9F4" w:rsidR="005A5A15" w:rsidRPr="00FC574A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F070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F070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5A15" w:rsidRPr="0071228E" w14:paraId="6811AAA5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0B1766AB" w:rsidR="005A5A15" w:rsidRPr="0061014F" w:rsidRDefault="005A5A15" w:rsidP="005A5A1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7777777" w:rsidR="005A5A15" w:rsidRPr="0061014F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2020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5A5A15" w:rsidRPr="0071228E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675E628A" w:rsidR="005A5A15" w:rsidRPr="00FC574A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F070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F070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5A15" w:rsidRPr="0071228E" w14:paraId="22955E4D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5A5A15" w:rsidRPr="0061014F" w:rsidRDefault="005A5A15" w:rsidP="005A5A1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420F24C7" w:rsidR="005A5A15" w:rsidRPr="0061014F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5A5A15" w:rsidRPr="0071228E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BC15B5C" w:rsidR="005A5A15" w:rsidRPr="00FC574A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F070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F070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5A15" w:rsidRPr="0071228E" w14:paraId="12D29C73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5A5A15" w:rsidRPr="0061014F" w:rsidRDefault="005A5A15" w:rsidP="005A5A1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5A5A15" w:rsidRPr="0061014F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5A5A15" w:rsidRPr="0071228E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2BFA97CA" w:rsidR="005A5A15" w:rsidRPr="00FC574A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F070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F070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5A15" w:rsidRPr="0071228E" w14:paraId="34299C35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2D9C11C" w:rsidR="005A5A15" w:rsidRPr="0061014F" w:rsidRDefault="005A5A15" w:rsidP="005A5A1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6656E040" w:rsidR="005A5A15" w:rsidRPr="0061014F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5A5A15" w:rsidRPr="0071228E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10F18143" w:rsidR="005A5A15" w:rsidRPr="00FC574A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F070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F070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5A15" w:rsidRPr="0071228E" w14:paraId="2EF7DB0E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5A5A15" w:rsidRPr="0061014F" w:rsidRDefault="005A5A15" w:rsidP="005A5A1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213AA00A" w:rsidR="005A5A15" w:rsidRPr="0061014F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5A5A15" w:rsidRPr="0071228E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2F34E91C" w:rsidR="005A5A15" w:rsidRPr="00FC574A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F070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F070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560A6" w:rsidRPr="0071228E" w14:paraId="29400D5C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4C1DF1E2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760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5360BC86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311E" w:rsidRPr="0071228E" w14:paraId="4DF60DBC" w14:textId="77777777" w:rsidTr="006E3AB1">
        <w:trPr>
          <w:trHeight w:val="288"/>
          <w:ins w:id="0" w:author="Kotolanová, Nicola" w:date="2022-12-12T13:11:00Z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B7A603" w14:textId="2C1B29F8" w:rsidR="0059311E" w:rsidRPr="0061014F" w:rsidRDefault="0059311E" w:rsidP="005560A6">
            <w:pPr>
              <w:shd w:val="clear" w:color="auto" w:fill="FFFFFF" w:themeFill="background1"/>
              <w:spacing w:after="0"/>
              <w:rPr>
                <w:ins w:id="1" w:author="Kotolanová, Nicola" w:date="2022-12-12T13:11:00Z"/>
                <w:rFonts w:ascii="Arial" w:hAnsi="Arial" w:cs="Arial"/>
                <w:noProof w:val="0"/>
                <w:color w:val="000000"/>
                <w:sz w:val="20"/>
              </w:rPr>
            </w:pPr>
            <w:ins w:id="2" w:author="Kotolanová, Nicola" w:date="2022-12-12T13:11:00Z">
              <w:r>
                <w:rPr>
                  <w:rFonts w:ascii="Arial" w:hAnsi="Arial" w:cs="Arial"/>
                  <w:noProof w:val="0"/>
                  <w:color w:val="000000"/>
                  <w:sz w:val="20"/>
                </w:rPr>
                <w:t>Emisní norma v době dodání vozidla</w:t>
              </w:r>
            </w:ins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8AF88" w14:textId="1AB9B129" w:rsidR="0059311E" w:rsidRPr="0061014F" w:rsidRDefault="0059311E" w:rsidP="005560A6">
            <w:pPr>
              <w:shd w:val="clear" w:color="auto" w:fill="FFFFFF" w:themeFill="background1"/>
              <w:spacing w:after="0"/>
              <w:jc w:val="center"/>
              <w:rPr>
                <w:ins w:id="3" w:author="Kotolanová, Nicola" w:date="2022-12-12T13:11:00Z"/>
                <w:rFonts w:ascii="Arial" w:hAnsi="Arial" w:cs="Arial"/>
                <w:noProof w:val="0"/>
                <w:color w:val="000000"/>
                <w:sz w:val="20"/>
              </w:rPr>
            </w:pPr>
            <w:ins w:id="4" w:author="Kotolanová, Nicola" w:date="2022-12-12T13:11:00Z">
              <w:r>
                <w:rPr>
                  <w:rFonts w:ascii="Arial" w:hAnsi="Arial" w:cs="Arial"/>
                  <w:noProof w:val="0"/>
                  <w:color w:val="000000"/>
                  <w:sz w:val="20"/>
                </w:rPr>
                <w:t>min. EURO 6</w:t>
              </w:r>
            </w:ins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2EAB7" w14:textId="39E4E355" w:rsidR="0059311E" w:rsidRPr="0071228E" w:rsidRDefault="0059311E" w:rsidP="005560A6">
            <w:pPr>
              <w:shd w:val="clear" w:color="auto" w:fill="FFFFFF" w:themeFill="background1"/>
              <w:spacing w:after="0"/>
              <w:jc w:val="center"/>
              <w:rPr>
                <w:ins w:id="5" w:author="Kotolanová, Nicola" w:date="2022-12-12T13:11:00Z"/>
                <w:rFonts w:ascii="Arial" w:hAnsi="Arial" w:cs="Arial"/>
                <w:noProof w:val="0"/>
                <w:color w:val="000000"/>
                <w:sz w:val="20"/>
              </w:rPr>
            </w:pPr>
            <w:ins w:id="6" w:author="Kotolanová, Nicola" w:date="2022-12-12T13:11:00Z">
              <w:r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93677D" w14:textId="250C4371" w:rsidR="0059311E" w:rsidRPr="002736DA" w:rsidRDefault="0059311E" w:rsidP="005560A6">
            <w:pPr>
              <w:shd w:val="clear" w:color="auto" w:fill="FFFFFF" w:themeFill="background1"/>
              <w:spacing w:after="0"/>
              <w:jc w:val="center"/>
              <w:rPr>
                <w:ins w:id="7" w:author="Kotolanová, Nicola" w:date="2022-12-12T13:11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8" w:author="Kotolanová, Nicola" w:date="2022-12-12T13:11:00Z">
              <w:r w:rsidRPr="002736DA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2736D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2736DA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9925B7" w:rsidRPr="0071228E" w14:paraId="0BABAE25" w14:textId="77777777" w:rsidTr="006E3AB1">
        <w:trPr>
          <w:trHeight w:val="288"/>
          <w:ins w:id="9" w:author="Kotolanová, Nicola" w:date="2022-12-12T13:11:00Z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0A1E1C7" w14:textId="5F59673A" w:rsidR="009925B7" w:rsidRDefault="009925B7" w:rsidP="009925B7">
            <w:pPr>
              <w:shd w:val="clear" w:color="auto" w:fill="FFFFFF" w:themeFill="background1"/>
              <w:spacing w:after="0"/>
              <w:rPr>
                <w:ins w:id="10" w:author="Kotolanová, Nicola" w:date="2022-12-12T13:11:00Z"/>
                <w:rFonts w:ascii="Arial" w:hAnsi="Arial" w:cs="Arial"/>
                <w:noProof w:val="0"/>
                <w:color w:val="000000"/>
                <w:sz w:val="20"/>
              </w:rPr>
            </w:pPr>
            <w:ins w:id="11" w:author="Kotolanová, Nicola" w:date="2022-12-12T13:11:00Z">
              <w:r>
                <w:rPr>
                  <w:rFonts w:ascii="Arial" w:hAnsi="Arial" w:cs="Arial"/>
                  <w:noProof w:val="0"/>
                  <w:color w:val="000000"/>
                  <w:sz w:val="20"/>
                </w:rPr>
                <w:t>Spotřeba PHM pro kombinovaný provoz dle TP</w:t>
              </w:r>
            </w:ins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F7905" w14:textId="660247EB" w:rsidR="009925B7" w:rsidRDefault="009925B7" w:rsidP="009925B7">
            <w:pPr>
              <w:shd w:val="clear" w:color="auto" w:fill="FFFFFF" w:themeFill="background1"/>
              <w:spacing w:after="0"/>
              <w:jc w:val="center"/>
              <w:rPr>
                <w:ins w:id="12" w:author="Kotolanová, Nicola" w:date="2022-12-12T13:11:00Z"/>
                <w:rFonts w:ascii="Arial" w:hAnsi="Arial" w:cs="Arial"/>
                <w:noProof w:val="0"/>
                <w:color w:val="000000"/>
                <w:sz w:val="20"/>
              </w:rPr>
            </w:pPr>
            <w:ins w:id="13" w:author="Kotolanová, Nicola" w:date="2022-12-12T13:11:00Z">
              <w:r>
                <w:rPr>
                  <w:rFonts w:ascii="Arial" w:hAnsi="Arial" w:cs="Arial"/>
                  <w:noProof w:val="0"/>
                  <w:color w:val="000000"/>
                  <w:sz w:val="20"/>
                </w:rPr>
                <w:t>v souladu s přílohou č.  nařízení vlády č. 173/2016 Sb.</w:t>
              </w:r>
            </w:ins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273AF" w14:textId="1DEAA3AB" w:rsidR="009925B7" w:rsidRDefault="009925B7" w:rsidP="009925B7">
            <w:pPr>
              <w:shd w:val="clear" w:color="auto" w:fill="FFFFFF" w:themeFill="background1"/>
              <w:spacing w:after="0"/>
              <w:jc w:val="center"/>
              <w:rPr>
                <w:ins w:id="14" w:author="Kotolanová, Nicola" w:date="2022-12-12T13:11:00Z"/>
                <w:rFonts w:ascii="Arial" w:hAnsi="Arial" w:cs="Arial"/>
                <w:noProof w:val="0"/>
                <w:color w:val="000000"/>
                <w:sz w:val="20"/>
              </w:rPr>
            </w:pPr>
            <w:ins w:id="15" w:author="Kotolanová, Nicola" w:date="2022-12-12T13:12:00Z">
              <w:r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0CC343" w14:textId="4D959F6D" w:rsidR="009925B7" w:rsidRPr="002736D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ins w:id="16" w:author="Kotolanová, Nicola" w:date="2022-12-12T13:11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7" w:author="Kotolanová, Nicola" w:date="2022-12-12T13:12:00Z">
              <w:r w:rsidRPr="002736DA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2736D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2736DA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9925B7" w:rsidRPr="0071228E" w14:paraId="172DA0E3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9925B7" w:rsidRPr="0061014F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5034E2FF" w:rsidR="009925B7" w:rsidRPr="0061014F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386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412D41DD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1D50B697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9925B7" w:rsidRPr="0061014F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9925B7" w:rsidRPr="0061014F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00448552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3279E1E3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41E844BB" w:rsidR="009925B7" w:rsidRPr="0061014F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06A198A6" w:rsidR="009925B7" w:rsidRPr="0061014F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0069BC33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5FBB3995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56C07EDF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D5A2BA7" w:rsidR="009925B7" w:rsidRPr="002E5856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E5856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442CEF45" w:rsidR="009925B7" w:rsidRPr="0061014F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2C9CFC12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05D2E4C4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9925B7" w:rsidRPr="00703492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7FC0A805" w:rsidR="009925B7" w:rsidRPr="00703492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1CFAC15A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1D7F18D5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339AB7F7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59734E0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0738D963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380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2FE85223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46173668" w14:textId="77777777" w:rsidTr="002E5856">
        <w:trPr>
          <w:trHeight w:val="288"/>
        </w:trPr>
        <w:tc>
          <w:tcPr>
            <w:tcW w:w="87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177FFD69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7F4A80B9" w14:textId="77777777" w:rsidTr="002E585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19443A2A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524CB069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3F97AB42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783B0EB7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349ECFE4" w14:textId="77777777" w:rsidTr="003170C8">
        <w:trPr>
          <w:trHeight w:val="529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0CB087EE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742EE05D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643A48DA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190DA316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BBEA" w14:textId="6B5B7C44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1D420BF7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9925B7" w:rsidRPr="00703492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9925B7" w:rsidRPr="00703492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9925B7" w:rsidRPr="00703492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2FBB2F7F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407F5B65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F87F8" w14:textId="7F8B7E30" w:rsidR="009925B7" w:rsidRPr="00703492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0020B" w14:textId="324DFB6E" w:rsidR="009925B7" w:rsidRPr="00703492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B4EBD" w14:textId="74B37B0E" w:rsidR="009925B7" w:rsidRPr="00703492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89454" w14:textId="3B19D91A" w:rsidR="009925B7" w:rsidDel="00120B77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50DB2EC2" w14:textId="77777777" w:rsidTr="00120B77">
        <w:trPr>
          <w:trHeight w:val="861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4217D6A3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9925B7" w:rsidRPr="0071228E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9925B7" w:rsidRPr="0071228E" w14:paraId="630E63B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2D5A254C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415C8E6B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5D34F8D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4D1885B8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LED světlomety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58FE1568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37D30FCD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278162A5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Multifunkční volant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4D5FB085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6BE1053D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1F337988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Rolo zavazadlového prostoru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0832AE6A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56387DA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6E056BDA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sedadla sklopná, dělená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5FCDCA63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6972D9BE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657899D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loketní opěrka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71A6E6EE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0A0ED05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14D69A4E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ovládané sedadlo řidiče s pamětí a bederní opěrkou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40EEBA44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721B638A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3DB89F63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2zónová klimatizace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5F2E6D1F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1F478E51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6FC53EF0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Elektrické ovládání oken vpředu a vzadu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62CA1A39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6CEFBC1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50DAFB0D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Elektronická parkovací brzda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4AED270A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5AB4D11A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33A6B94F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Vyhřívaný volant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140E21AF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2C09B97B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280DD002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0C1AC34B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7023676D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23E3E14C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čelní okno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42D63A76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38880174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5034B358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Akustická přední boční skla 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67B6D4F0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34CF61AB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74471D9C" w:rsidR="009925B7" w:rsidRPr="0071228E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DC rychlé nabíjení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5560BFD8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215A2A7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4FB9A3A5" w:rsidR="009925B7" w:rsidRPr="0061014F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AC nabíjení 11 kW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29D46018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0736F320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49D108C5" w:rsidR="009925B7" w:rsidRPr="0061014F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6x airbag (2x čelní, 2x přední boční, 2x hlavové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21AD2062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1D11CDF2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36331274" w:rsidR="009925B7" w:rsidRPr="0061014F" w:rsidRDefault="009925B7" w:rsidP="009925B7">
            <w:pPr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sz w:val="20"/>
              </w:rPr>
              <w:t>s funkcí automatického brzdění, rozpoznávání chodců a cyklistů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2B676CB5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29F9E1A3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0A854BF2" w:rsidR="009925B7" w:rsidRPr="0061014F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rozjezdu do kopce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95867DB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5242E823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1A6717E3" w:rsidR="009925B7" w:rsidRPr="0061014F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kotoučové brzdy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18ED31AC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6E01FBAF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2F466065" w:rsidR="009925B7" w:rsidRPr="0061014F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udržování jízdního pruhu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6FAEF8D3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470CAD10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215392" w14:textId="147BC363" w:rsidR="009925B7" w:rsidRPr="0061014F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Rozpoznání dopravních značek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7ECB8740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47F288CA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0CC9E499" w:rsidR="009925B7" w:rsidRPr="0061014F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elektricky nastavitelná, vyhřívaná a sklopná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56D8E671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54F7A853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769B4E" w14:textId="34DA4BB6" w:rsidR="009925B7" w:rsidRPr="0061014F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vpředu a vzadu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4C04E36C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5DC82A9E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11752633" w:rsidR="009925B7" w:rsidRPr="006C3ED5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klíčové ovládání a startování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6EAC700F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4D960B24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6E515990" w:rsidR="009925B7" w:rsidRPr="006C3ED5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Propojovací kabel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Menekes</w:t>
            </w:r>
            <w:proofErr w:type="spellEnd"/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76EFAD7B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06A59A39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6E030BA2" w:rsidR="009925B7" w:rsidRPr="006C3ED5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Bezdrátové nabíjení telefonu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0731C8A9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71228E" w14:paraId="5C7CE3DF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4CA61C6E" w:rsidR="009925B7" w:rsidRPr="006C3ED5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Zrcadlení telefonu – </w:t>
            </w:r>
            <w:proofErr w:type="spellStart"/>
            <w:r>
              <w:rPr>
                <w:rFonts w:ascii="Arial" w:hAnsi="Arial" w:cs="Arial"/>
                <w:noProof w:val="0"/>
                <w:color w:val="000000"/>
                <w:sz w:val="20"/>
              </w:rPr>
              <w:t>Smartlink</w:t>
            </w:r>
            <w:proofErr w:type="spellEnd"/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3E5AF342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9657EA" w14:paraId="65B9E90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7C8B802B" w:rsidR="009925B7" w:rsidRPr="006C3ED5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39A2FF3B" w:rsidR="009925B7" w:rsidRPr="00FC574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9657EA" w14:paraId="35003861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0D9823F7" w:rsidR="009925B7" w:rsidRPr="006C3ED5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změny jízdního pruhu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7E9C1FB7" w:rsidR="009925B7" w:rsidRPr="009657E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9657EA" w14:paraId="7D5F338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6FAF5154" w:rsidR="009925B7" w:rsidRPr="006C3ED5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Autorádio 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 xml:space="preserve">vestavěné s 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10,25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´´ displejem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včetně handsfree sady (originální)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navigace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459D7B03" w:rsidR="009925B7" w:rsidRPr="009657EA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925B7" w:rsidRPr="009657EA" w14:paraId="1F03D309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0A4D009A" w:rsidR="009925B7" w:rsidRDefault="009925B7" w:rsidP="009925B7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Přenosná nabíječka (pro </w:t>
            </w:r>
            <w:proofErr w:type="gramStart"/>
            <w:r>
              <w:rPr>
                <w:rFonts w:ascii="Arial" w:hAnsi="Arial" w:cs="Arial"/>
                <w:noProof w:val="0"/>
                <w:sz w:val="20"/>
              </w:rPr>
              <w:t>400V</w:t>
            </w:r>
            <w:proofErr w:type="gramEnd"/>
            <w:r>
              <w:rPr>
                <w:rFonts w:ascii="Arial" w:hAnsi="Arial" w:cs="Arial"/>
                <w:noProof w:val="0"/>
                <w:sz w:val="20"/>
              </w:rPr>
              <w:t xml:space="preserve"> a 230V zásuvku, výkon až 11kW)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62F6A6AD" w:rsidR="009925B7" w:rsidRPr="00FA3726" w:rsidRDefault="009925B7" w:rsidP="009925B7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958BA" w14:textId="77777777" w:rsidR="00915B1F" w:rsidRDefault="00915B1F">
      <w:pPr>
        <w:spacing w:after="0"/>
      </w:pPr>
      <w:r>
        <w:separator/>
      </w:r>
    </w:p>
  </w:endnote>
  <w:endnote w:type="continuationSeparator" w:id="0">
    <w:p w14:paraId="61A88ADE" w14:textId="77777777" w:rsidR="00915B1F" w:rsidRDefault="00915B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BF7479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7F6469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870A6" w14:textId="77777777" w:rsidR="00915B1F" w:rsidRDefault="00915B1F">
      <w:pPr>
        <w:spacing w:after="0"/>
      </w:pPr>
      <w:r>
        <w:separator/>
      </w:r>
    </w:p>
  </w:footnote>
  <w:footnote w:type="continuationSeparator" w:id="0">
    <w:p w14:paraId="2084EBBD" w14:textId="77777777" w:rsidR="00915B1F" w:rsidRDefault="00915B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9925B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9925B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9925B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9925B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9925B7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91330"/>
    <w:rsid w:val="000C38B3"/>
    <w:rsid w:val="000D0A47"/>
    <w:rsid w:val="00120B77"/>
    <w:rsid w:val="0013778E"/>
    <w:rsid w:val="00147D89"/>
    <w:rsid w:val="00284869"/>
    <w:rsid w:val="002E5856"/>
    <w:rsid w:val="002E620A"/>
    <w:rsid w:val="0036625B"/>
    <w:rsid w:val="00406E5D"/>
    <w:rsid w:val="00472903"/>
    <w:rsid w:val="004B4EC0"/>
    <w:rsid w:val="004D1262"/>
    <w:rsid w:val="004E25E4"/>
    <w:rsid w:val="004E6ED5"/>
    <w:rsid w:val="0051637A"/>
    <w:rsid w:val="00534F1A"/>
    <w:rsid w:val="00544748"/>
    <w:rsid w:val="00545C5A"/>
    <w:rsid w:val="005560A6"/>
    <w:rsid w:val="0059311E"/>
    <w:rsid w:val="005A5A15"/>
    <w:rsid w:val="005F4EFA"/>
    <w:rsid w:val="00613ED9"/>
    <w:rsid w:val="006341D0"/>
    <w:rsid w:val="006965C7"/>
    <w:rsid w:val="006B7258"/>
    <w:rsid w:val="006B7772"/>
    <w:rsid w:val="006C3ED5"/>
    <w:rsid w:val="00702D5D"/>
    <w:rsid w:val="00703492"/>
    <w:rsid w:val="00856778"/>
    <w:rsid w:val="00872F8A"/>
    <w:rsid w:val="008D64C6"/>
    <w:rsid w:val="008E1A9F"/>
    <w:rsid w:val="00915B1F"/>
    <w:rsid w:val="009351D5"/>
    <w:rsid w:val="009925B7"/>
    <w:rsid w:val="009D6676"/>
    <w:rsid w:val="009F62C0"/>
    <w:rsid w:val="00A34C63"/>
    <w:rsid w:val="00AB2D33"/>
    <w:rsid w:val="00AC38CA"/>
    <w:rsid w:val="00B02726"/>
    <w:rsid w:val="00B115F9"/>
    <w:rsid w:val="00B11678"/>
    <w:rsid w:val="00B54C98"/>
    <w:rsid w:val="00BB5C73"/>
    <w:rsid w:val="00C50AD8"/>
    <w:rsid w:val="00C768FB"/>
    <w:rsid w:val="00CA6C83"/>
    <w:rsid w:val="00CC144D"/>
    <w:rsid w:val="00CE438B"/>
    <w:rsid w:val="00D65E00"/>
    <w:rsid w:val="00DE762A"/>
    <w:rsid w:val="00E06737"/>
    <w:rsid w:val="00EE72D6"/>
    <w:rsid w:val="00F15A97"/>
    <w:rsid w:val="00F81F3D"/>
    <w:rsid w:val="00FA7A16"/>
    <w:rsid w:val="00FB0FD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6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914a242-e718-443b-a47c-6b4c649d8c0a}" enabled="0" method="" siteId="{b914a242-e718-443b-a47c-6b4c649d8c0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475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8</cp:revision>
  <dcterms:created xsi:type="dcterms:W3CDTF">2022-11-14T05:59:00Z</dcterms:created>
  <dcterms:modified xsi:type="dcterms:W3CDTF">2022-12-12T12:12:00Z</dcterms:modified>
</cp:coreProperties>
</file>